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24A72" w:rsidRDefault="00DB00A1">
      <w:pPr>
        <w:rPr>
          <w:rFonts w:ascii="Times New Roman" w:hAnsi="Times New Roman" w:cs="Times New Roman"/>
          <w:sz w:val="24"/>
        </w:rPr>
      </w:pPr>
      <w:bookmarkStart w:id="0" w:name="_GoBack"/>
      <w:bookmarkEnd w:id="0"/>
      <w:r>
        <w:rPr>
          <w:rFonts w:ascii="Times New Roman" w:hAnsi="Times New Roman" w:cs="Times New Roman"/>
          <w:sz w:val="24"/>
        </w:rPr>
        <w:t>Family needs assessment &amp; Identification model</w:t>
      </w:r>
    </w:p>
    <w:p w:rsidR="00DB00A1" w:rsidRDefault="00DB00A1">
      <w:pPr>
        <w:rPr>
          <w:rFonts w:ascii="Times New Roman" w:hAnsi="Times New Roman" w:cs="Times New Roman"/>
          <w:sz w:val="24"/>
        </w:rPr>
      </w:pPr>
      <w:r>
        <w:rPr>
          <w:rFonts w:ascii="Times New Roman" w:hAnsi="Times New Roman" w:cs="Times New Roman"/>
          <w:sz w:val="24"/>
        </w:rPr>
        <w:tab/>
        <w:t xml:space="preserve">Parents of chronically ill children identified information related to planning for their children future. As their greatest need, followed by identifying appropriate community resources </w:t>
      </w:r>
      <w:r w:rsidR="00E25615">
        <w:rPr>
          <w:rFonts w:ascii="Times New Roman" w:hAnsi="Times New Roman" w:cs="Times New Roman"/>
          <w:sz w:val="24"/>
        </w:rPr>
        <w:t>understanding how the disease/conditions affects the children’s growth and development, and to improve communication among their children’s health care providers (</w:t>
      </w:r>
      <w:proofErr w:type="spellStart"/>
      <w:r w:rsidR="00E25615">
        <w:rPr>
          <w:rFonts w:ascii="Times New Roman" w:hAnsi="Times New Roman" w:cs="Times New Roman"/>
          <w:sz w:val="24"/>
        </w:rPr>
        <w:t>Hormer</w:t>
      </w:r>
      <w:proofErr w:type="spellEnd"/>
      <w:r w:rsidR="00E25615">
        <w:rPr>
          <w:rFonts w:ascii="Times New Roman" w:hAnsi="Times New Roman" w:cs="Times New Roman"/>
          <w:sz w:val="24"/>
        </w:rPr>
        <w:t xml:space="preserve">, </w:t>
      </w:r>
      <w:proofErr w:type="spellStart"/>
      <w:r w:rsidR="00E25615">
        <w:rPr>
          <w:rFonts w:ascii="Times New Roman" w:hAnsi="Times New Roman" w:cs="Times New Roman"/>
          <w:sz w:val="24"/>
        </w:rPr>
        <w:t>Rawlines</w:t>
      </w:r>
      <w:proofErr w:type="spellEnd"/>
      <w:r w:rsidR="00E25615">
        <w:rPr>
          <w:rFonts w:ascii="Times New Roman" w:hAnsi="Times New Roman" w:cs="Times New Roman"/>
          <w:sz w:val="24"/>
        </w:rPr>
        <w:t xml:space="preserve"> and Giles (1987)), </w:t>
      </w:r>
      <w:proofErr w:type="spellStart"/>
      <w:r w:rsidR="00E25615">
        <w:rPr>
          <w:rFonts w:ascii="Times New Roman" w:hAnsi="Times New Roman" w:cs="Times New Roman"/>
          <w:sz w:val="24"/>
        </w:rPr>
        <w:t>Ra</w:t>
      </w:r>
      <w:r w:rsidR="005F077F">
        <w:rPr>
          <w:rFonts w:ascii="Times New Roman" w:hAnsi="Times New Roman" w:cs="Times New Roman"/>
          <w:sz w:val="24"/>
        </w:rPr>
        <w:t>wlines</w:t>
      </w:r>
      <w:proofErr w:type="spellEnd"/>
      <w:r w:rsidR="005F077F">
        <w:rPr>
          <w:rFonts w:ascii="Times New Roman" w:hAnsi="Times New Roman" w:cs="Times New Roman"/>
          <w:sz w:val="24"/>
        </w:rPr>
        <w:t xml:space="preserve">, </w:t>
      </w:r>
      <w:proofErr w:type="spellStart"/>
      <w:r w:rsidR="005F077F">
        <w:rPr>
          <w:rFonts w:ascii="Times New Roman" w:hAnsi="Times New Roman" w:cs="Times New Roman"/>
          <w:sz w:val="24"/>
        </w:rPr>
        <w:t>Rawlines</w:t>
      </w:r>
      <w:proofErr w:type="spellEnd"/>
      <w:r w:rsidR="005F077F">
        <w:rPr>
          <w:rFonts w:ascii="Times New Roman" w:hAnsi="Times New Roman" w:cs="Times New Roman"/>
          <w:sz w:val="24"/>
        </w:rPr>
        <w:t xml:space="preserve"> &amp; Horner(1990)</w:t>
      </w:r>
      <w:r w:rsidR="00E25615">
        <w:rPr>
          <w:rFonts w:ascii="Times New Roman" w:hAnsi="Times New Roman" w:cs="Times New Roman"/>
          <w:sz w:val="24"/>
        </w:rPr>
        <w:t xml:space="preserve"> further explained that parents of children with chronic disability perceived that needs are primarily </w:t>
      </w:r>
      <w:r w:rsidR="001E3351">
        <w:rPr>
          <w:rFonts w:ascii="Times New Roman" w:hAnsi="Times New Roman" w:cs="Times New Roman"/>
          <w:sz w:val="24"/>
        </w:rPr>
        <w:t>influences</w:t>
      </w:r>
      <w:r w:rsidR="00E25615">
        <w:rPr>
          <w:rFonts w:ascii="Times New Roman" w:hAnsi="Times New Roman" w:cs="Times New Roman"/>
          <w:sz w:val="24"/>
        </w:rPr>
        <w:t xml:space="preserve"> by concerns within three key areas, which are: Information, Services, and access to health care. They indicated information to be the primary need of parents, availability of special services.</w:t>
      </w:r>
    </w:p>
    <w:p w:rsidR="00E25615" w:rsidRDefault="00E25615">
      <w:pPr>
        <w:rPr>
          <w:rFonts w:ascii="Times New Roman" w:hAnsi="Times New Roman" w:cs="Times New Roman"/>
          <w:sz w:val="24"/>
        </w:rPr>
      </w:pPr>
      <w:r>
        <w:rPr>
          <w:rFonts w:ascii="Times New Roman" w:hAnsi="Times New Roman" w:cs="Times New Roman"/>
          <w:sz w:val="24"/>
        </w:rPr>
        <w:tab/>
        <w:t xml:space="preserve">Another great concerns by the parents is the needs for guidance with regards to the care of their children in the event of their own death (Constance, Kathleen S, Patricia &amp; </w:t>
      </w:r>
      <w:proofErr w:type="spellStart"/>
      <w:r>
        <w:rPr>
          <w:rFonts w:ascii="Times New Roman" w:hAnsi="Times New Roman" w:cs="Times New Roman"/>
          <w:sz w:val="24"/>
        </w:rPr>
        <w:t>Sherike</w:t>
      </w:r>
      <w:proofErr w:type="spellEnd"/>
      <w:r>
        <w:rPr>
          <w:rFonts w:ascii="Times New Roman" w:hAnsi="Times New Roman" w:cs="Times New Roman"/>
          <w:sz w:val="24"/>
        </w:rPr>
        <w:t xml:space="preserve"> (2008))</w:t>
      </w:r>
    </w:p>
    <w:p w:rsidR="00E25615" w:rsidRDefault="00E25615">
      <w:pPr>
        <w:rPr>
          <w:rFonts w:ascii="Times New Roman" w:hAnsi="Times New Roman" w:cs="Times New Roman"/>
          <w:sz w:val="24"/>
        </w:rPr>
      </w:pPr>
      <w:r>
        <w:rPr>
          <w:rFonts w:ascii="Times New Roman" w:hAnsi="Times New Roman" w:cs="Times New Roman"/>
          <w:sz w:val="24"/>
        </w:rPr>
        <w:tab/>
        <w:t xml:space="preserve">According to Donal et </w:t>
      </w:r>
      <w:proofErr w:type="gramStart"/>
      <w:r>
        <w:rPr>
          <w:rFonts w:ascii="Times New Roman" w:hAnsi="Times New Roman" w:cs="Times New Roman"/>
          <w:sz w:val="24"/>
        </w:rPr>
        <w:t>al(</w:t>
      </w:r>
      <w:proofErr w:type="gramEnd"/>
      <w:r>
        <w:rPr>
          <w:rFonts w:ascii="Times New Roman" w:hAnsi="Times New Roman" w:cs="Times New Roman"/>
          <w:sz w:val="24"/>
        </w:rPr>
        <w:t xml:space="preserve">2001) in assessment of </w:t>
      </w:r>
      <w:proofErr w:type="spellStart"/>
      <w:r w:rsidR="005F077F">
        <w:rPr>
          <w:rFonts w:ascii="Times New Roman" w:hAnsi="Times New Roman" w:cs="Times New Roman"/>
          <w:sz w:val="24"/>
        </w:rPr>
        <w:t>families</w:t>
      </w:r>
      <w:r w:rsidR="001E3351">
        <w:rPr>
          <w:rFonts w:ascii="Times New Roman" w:hAnsi="Times New Roman" w:cs="Times New Roman"/>
          <w:sz w:val="24"/>
        </w:rPr>
        <w:t xml:space="preserve"> needs</w:t>
      </w:r>
      <w:proofErr w:type="spellEnd"/>
      <w:r w:rsidR="005F077F">
        <w:rPr>
          <w:rFonts w:ascii="Times New Roman" w:hAnsi="Times New Roman" w:cs="Times New Roman"/>
          <w:sz w:val="24"/>
        </w:rPr>
        <w:t>,</w:t>
      </w:r>
      <w:r>
        <w:rPr>
          <w:rFonts w:ascii="Times New Roman" w:hAnsi="Times New Roman" w:cs="Times New Roman"/>
          <w:sz w:val="24"/>
        </w:rPr>
        <w:t xml:space="preserve"> there is the need for information, based on the assumption on that parents of child with disability </w:t>
      </w:r>
      <w:r w:rsidR="001E3351">
        <w:rPr>
          <w:rFonts w:ascii="Times New Roman" w:hAnsi="Times New Roman" w:cs="Times New Roman"/>
          <w:sz w:val="24"/>
        </w:rPr>
        <w:t>may need information beyond that required for rearing child without disability (Turnbull 1986) Highly priority needs may include information about their child, how to teach or interact with their child or service available for the present and future.</w:t>
      </w:r>
    </w:p>
    <w:p w:rsidR="001E3351" w:rsidRDefault="001E3351">
      <w:pPr>
        <w:rPr>
          <w:rFonts w:ascii="Times New Roman" w:hAnsi="Times New Roman" w:cs="Times New Roman"/>
          <w:sz w:val="24"/>
        </w:rPr>
      </w:pPr>
      <w:r>
        <w:rPr>
          <w:rFonts w:ascii="Times New Roman" w:hAnsi="Times New Roman" w:cs="Times New Roman"/>
          <w:sz w:val="24"/>
        </w:rPr>
        <w:tab/>
        <w:t xml:space="preserve">Another area is Need for Support: Highly priority needs may include additional support from early intervention professionals, opportunities to meet and interact with other </w:t>
      </w:r>
      <w:r w:rsidR="005F077F">
        <w:rPr>
          <w:rFonts w:ascii="Times New Roman" w:hAnsi="Times New Roman" w:cs="Times New Roman"/>
          <w:sz w:val="24"/>
        </w:rPr>
        <w:t>families,</w:t>
      </w:r>
      <w:r>
        <w:rPr>
          <w:rFonts w:ascii="Times New Roman" w:hAnsi="Times New Roman" w:cs="Times New Roman"/>
          <w:sz w:val="24"/>
        </w:rPr>
        <w:t xml:space="preserve"> informal support from spouses, friends, relatives or neighbours and support from ministers and religious organisation.</w:t>
      </w:r>
    </w:p>
    <w:p w:rsidR="00214D9B" w:rsidRDefault="001E3351">
      <w:pPr>
        <w:rPr>
          <w:rFonts w:ascii="Times New Roman" w:hAnsi="Times New Roman" w:cs="Times New Roman"/>
          <w:sz w:val="24"/>
        </w:rPr>
      </w:pPr>
      <w:r>
        <w:rPr>
          <w:rFonts w:ascii="Times New Roman" w:hAnsi="Times New Roman" w:cs="Times New Roman"/>
          <w:sz w:val="24"/>
        </w:rPr>
        <w:tab/>
        <w:t>Community services: Parents not only need information about available community services but they may also need assistance in accessing those services such as access to medical or dental care and assistance in securing child care, including babysitters, day care or care during religious services</w:t>
      </w:r>
      <w:r w:rsidR="00214D9B">
        <w:rPr>
          <w:rFonts w:ascii="Times New Roman" w:hAnsi="Times New Roman" w:cs="Times New Roman"/>
          <w:sz w:val="24"/>
        </w:rPr>
        <w:t>.</w:t>
      </w:r>
    </w:p>
    <w:p w:rsidR="00214D9B" w:rsidRDefault="00214D9B">
      <w:pPr>
        <w:rPr>
          <w:rFonts w:ascii="Times New Roman" w:hAnsi="Times New Roman" w:cs="Times New Roman"/>
          <w:sz w:val="24"/>
        </w:rPr>
      </w:pPr>
      <w:r>
        <w:rPr>
          <w:rFonts w:ascii="Times New Roman" w:hAnsi="Times New Roman" w:cs="Times New Roman"/>
          <w:sz w:val="24"/>
        </w:rPr>
        <w:br w:type="page"/>
      </w:r>
    </w:p>
    <w:p w:rsidR="00D74C0D" w:rsidRDefault="00D74C0D" w:rsidP="00D74C0D">
      <w:pPr>
        <w:rPr>
          <w:rFonts w:ascii="Times New Roman" w:hAnsi="Times New Roman" w:cs="Times New Roman"/>
          <w:sz w:val="24"/>
        </w:rPr>
      </w:pPr>
      <w:r>
        <w:rPr>
          <w:rFonts w:ascii="Times New Roman" w:hAnsi="Times New Roman" w:cs="Times New Roman"/>
          <w:sz w:val="24"/>
        </w:rPr>
        <w:t xml:space="preserve">Anya </w:t>
      </w:r>
      <w:proofErr w:type="spellStart"/>
      <w:r>
        <w:rPr>
          <w:rFonts w:ascii="Times New Roman" w:hAnsi="Times New Roman" w:cs="Times New Roman"/>
          <w:sz w:val="24"/>
        </w:rPr>
        <w:t>Kathyrn</w:t>
      </w:r>
      <w:proofErr w:type="spellEnd"/>
      <w:r>
        <w:rPr>
          <w:rFonts w:ascii="Times New Roman" w:hAnsi="Times New Roman" w:cs="Times New Roman"/>
          <w:sz w:val="24"/>
        </w:rPr>
        <w:t>, C. &amp;</w:t>
      </w:r>
      <w:ins w:id="1" w:author="Kelechi" w:date="2020-02-23T22:08:00Z">
        <w:r w:rsidR="00AF7AD3">
          <w:rPr>
            <w:rFonts w:ascii="Times New Roman" w:hAnsi="Times New Roman" w:cs="Times New Roman"/>
            <w:sz w:val="24"/>
          </w:rPr>
          <w:t xml:space="preserve"> </w:t>
        </w:r>
      </w:ins>
      <w:r>
        <w:rPr>
          <w:rFonts w:ascii="Times New Roman" w:hAnsi="Times New Roman" w:cs="Times New Roman"/>
          <w:sz w:val="24"/>
        </w:rPr>
        <w:t xml:space="preserve">Marc, M. (2009) Childhood </w:t>
      </w:r>
      <w:ins w:id="2" w:author="Kelechi" w:date="2020-02-23T22:08:00Z">
        <w:r w:rsidR="00A01E81">
          <w:rPr>
            <w:rFonts w:ascii="Times New Roman" w:hAnsi="Times New Roman" w:cs="Times New Roman"/>
            <w:sz w:val="24"/>
          </w:rPr>
          <w:t>H</w:t>
        </w:r>
        <w:r w:rsidRPr="00A01E81">
          <w:rPr>
            <w:rFonts w:ascii="Times New Roman" w:hAnsi="Times New Roman" w:cs="Times New Roman"/>
            <w:sz w:val="24"/>
          </w:rPr>
          <w:t>earing</w:t>
        </w:r>
      </w:ins>
      <w:del w:id="3" w:author="Kelechi" w:date="2020-02-23T22:08:00Z">
        <w:r>
          <w:rPr>
            <w:rFonts w:ascii="Times New Roman" w:hAnsi="Times New Roman" w:cs="Times New Roman"/>
            <w:sz w:val="24"/>
          </w:rPr>
          <w:delText>hearing</w:delText>
        </w:r>
      </w:del>
      <w:r>
        <w:rPr>
          <w:rFonts w:ascii="Times New Roman" w:hAnsi="Times New Roman" w:cs="Times New Roman"/>
          <w:sz w:val="24"/>
        </w:rPr>
        <w:t xml:space="preserve"> Loss; Impact on Parents and Family Life. International Journal of Paediatric Otorhinolaryngology. Vol 120 (21) 140-145.</w:t>
      </w:r>
    </w:p>
    <w:p w:rsidR="00D74C0D" w:rsidRDefault="00D74C0D" w:rsidP="00D74C0D">
      <w:pPr>
        <w:rPr>
          <w:rFonts w:ascii="Times New Roman" w:hAnsi="Times New Roman" w:cs="Times New Roman"/>
          <w:sz w:val="24"/>
        </w:rPr>
      </w:pPr>
      <w:r>
        <w:rPr>
          <w:rFonts w:ascii="Times New Roman" w:hAnsi="Times New Roman" w:cs="Times New Roman"/>
          <w:sz w:val="24"/>
        </w:rPr>
        <w:t>Behr, S, Murphy, D. &amp; Summers, J. (1993) Research Progress and Promise. The Role of Perception in Cognitive Adaptation to Disability. Baltimore: Brookes.</w:t>
      </w:r>
    </w:p>
    <w:p w:rsidR="00D74C0D" w:rsidRPr="00DB00A1" w:rsidRDefault="00D74C0D" w:rsidP="00D74C0D">
      <w:pPr>
        <w:rPr>
          <w:rFonts w:ascii="Times New Roman" w:hAnsi="Times New Roman" w:cs="Times New Roman"/>
          <w:sz w:val="24"/>
        </w:rPr>
      </w:pPr>
      <w:r>
        <w:rPr>
          <w:rFonts w:ascii="Times New Roman" w:hAnsi="Times New Roman" w:cs="Times New Roman"/>
          <w:sz w:val="24"/>
        </w:rPr>
        <w:t xml:space="preserve">Constance, F.B., </w:t>
      </w:r>
      <w:proofErr w:type="spellStart"/>
      <w:r>
        <w:rPr>
          <w:rFonts w:ascii="Times New Roman" w:hAnsi="Times New Roman" w:cs="Times New Roman"/>
          <w:sz w:val="24"/>
        </w:rPr>
        <w:t>Katheen</w:t>
      </w:r>
      <w:proofErr w:type="spellEnd"/>
      <w:r>
        <w:rPr>
          <w:rFonts w:ascii="Times New Roman" w:hAnsi="Times New Roman" w:cs="Times New Roman"/>
          <w:sz w:val="24"/>
        </w:rPr>
        <w:t xml:space="preserve"> S. Patricia C, &amp; Sherrie C. (2009) Family Needs Assessment in Cerebral Palsy Clinic. JSPW Vol 14 (2) 87-943</w:t>
      </w:r>
    </w:p>
    <w:p w:rsidR="00D74C0D" w:rsidRDefault="00D74C0D" w:rsidP="00D74C0D">
      <w:pPr>
        <w:rPr>
          <w:rFonts w:ascii="Times New Roman" w:hAnsi="Times New Roman" w:cs="Times New Roman"/>
          <w:sz w:val="24"/>
        </w:rPr>
      </w:pPr>
      <w:proofErr w:type="spellStart"/>
      <w:r>
        <w:rPr>
          <w:rFonts w:ascii="Times New Roman" w:hAnsi="Times New Roman" w:cs="Times New Roman"/>
          <w:sz w:val="24"/>
        </w:rPr>
        <w:t>Cunnigham</w:t>
      </w:r>
      <w:proofErr w:type="spellEnd"/>
      <w:r>
        <w:rPr>
          <w:rFonts w:ascii="Times New Roman" w:hAnsi="Times New Roman" w:cs="Times New Roman"/>
          <w:sz w:val="24"/>
        </w:rPr>
        <w:t xml:space="preserve">, C. </w:t>
      </w:r>
      <w:proofErr w:type="spellStart"/>
      <w:r>
        <w:rPr>
          <w:rFonts w:ascii="Times New Roman" w:hAnsi="Times New Roman" w:cs="Times New Roman"/>
          <w:sz w:val="24"/>
        </w:rPr>
        <w:t>Bremmer</w:t>
      </w:r>
      <w:proofErr w:type="spellEnd"/>
      <w:r>
        <w:rPr>
          <w:rFonts w:ascii="Times New Roman" w:hAnsi="Times New Roman" w:cs="Times New Roman"/>
          <w:sz w:val="24"/>
        </w:rPr>
        <w:t xml:space="preserve"> R, &amp; Secord </w:t>
      </w:r>
      <w:proofErr w:type="spellStart"/>
      <w:r>
        <w:rPr>
          <w:rFonts w:ascii="Times New Roman" w:hAnsi="Times New Roman" w:cs="Times New Roman"/>
          <w:sz w:val="24"/>
        </w:rPr>
        <w:t>Gillbert</w:t>
      </w:r>
      <w:proofErr w:type="spellEnd"/>
      <w:r>
        <w:rPr>
          <w:rFonts w:ascii="Times New Roman" w:hAnsi="Times New Roman" w:cs="Times New Roman"/>
          <w:sz w:val="24"/>
        </w:rPr>
        <w:t>, M (1992) Increasing the availability, Accessibility and Cost efficacy of services for Families of ADHD Children: A School-Based Systems- Oriented Parenting Course. Canadian Journal of School Psychology, 9, 1-15</w:t>
      </w:r>
    </w:p>
    <w:p w:rsidR="00D74C0D" w:rsidRDefault="00D74C0D" w:rsidP="00D74C0D">
      <w:pPr>
        <w:rPr>
          <w:rFonts w:ascii="Times New Roman" w:hAnsi="Times New Roman" w:cs="Times New Roman"/>
          <w:sz w:val="24"/>
        </w:rPr>
      </w:pPr>
      <w:r>
        <w:rPr>
          <w:rFonts w:ascii="Times New Roman" w:hAnsi="Times New Roman" w:cs="Times New Roman"/>
          <w:sz w:val="24"/>
        </w:rPr>
        <w:t>Disability is also a source of Joy and happiness Expanded Personal and Social Networks and Community Involvement, Increased Spirituality, Source of Family Unity and Closeness, Increased tolerance and Understanding etc.</w:t>
      </w:r>
    </w:p>
    <w:p w:rsidR="00D74C0D" w:rsidRDefault="00D74C0D" w:rsidP="00D74C0D">
      <w:pPr>
        <w:rPr>
          <w:rFonts w:ascii="Times New Roman" w:hAnsi="Times New Roman" w:cs="Times New Roman"/>
          <w:sz w:val="24"/>
        </w:rPr>
      </w:pPr>
      <w:r>
        <w:rPr>
          <w:rFonts w:ascii="Times New Roman" w:hAnsi="Times New Roman" w:cs="Times New Roman"/>
          <w:sz w:val="24"/>
        </w:rPr>
        <w:t>Donald, B.B &amp; Rune, J.S (2001) Assessing Needs of Families with Handicapped Infants. Journal of Special Education Vol 22(1)</w:t>
      </w:r>
    </w:p>
    <w:p w:rsidR="00D74C0D" w:rsidRDefault="00D74C0D" w:rsidP="00D74C0D">
      <w:pPr>
        <w:rPr>
          <w:rFonts w:ascii="Times New Roman" w:hAnsi="Times New Roman" w:cs="Times New Roman"/>
          <w:sz w:val="24"/>
        </w:rPr>
      </w:pPr>
      <w:r>
        <w:rPr>
          <w:rFonts w:ascii="Times New Roman" w:hAnsi="Times New Roman" w:cs="Times New Roman"/>
          <w:sz w:val="24"/>
        </w:rPr>
        <w:t>Dyson, L. (1991). Families of Young Children with Handicaps: Parental Stress and Family Functioning. American Journal on Mental Retraction, 95, 623-629</w:t>
      </w:r>
    </w:p>
    <w:p w:rsidR="00D74C0D" w:rsidRDefault="00D74C0D" w:rsidP="00D74C0D">
      <w:pPr>
        <w:rPr>
          <w:rFonts w:ascii="Times New Roman" w:hAnsi="Times New Roman" w:cs="Times New Roman"/>
          <w:sz w:val="24"/>
        </w:rPr>
      </w:pPr>
      <w:proofErr w:type="spellStart"/>
      <w:r>
        <w:rPr>
          <w:rFonts w:ascii="Times New Roman" w:hAnsi="Times New Roman" w:cs="Times New Roman"/>
          <w:sz w:val="24"/>
        </w:rPr>
        <w:t>Etieyibo</w:t>
      </w:r>
      <w:proofErr w:type="spellEnd"/>
      <w:r>
        <w:rPr>
          <w:rFonts w:ascii="Times New Roman" w:hAnsi="Times New Roman" w:cs="Times New Roman"/>
          <w:sz w:val="24"/>
        </w:rPr>
        <w:t xml:space="preserve"> E, (2013), Personal Conversation with a Mid-wives and Individual with Disabilities; 30 May, June 2 and 6</w:t>
      </w:r>
    </w:p>
    <w:p w:rsidR="00D74C0D" w:rsidRDefault="00D74C0D" w:rsidP="00D74C0D">
      <w:pPr>
        <w:rPr>
          <w:rFonts w:ascii="Times New Roman" w:hAnsi="Times New Roman" w:cs="Times New Roman"/>
          <w:sz w:val="24"/>
        </w:rPr>
      </w:pPr>
      <w:r>
        <w:rPr>
          <w:rFonts w:ascii="Times New Roman" w:hAnsi="Times New Roman" w:cs="Times New Roman"/>
          <w:sz w:val="24"/>
        </w:rPr>
        <w:t xml:space="preserve">Horner, M.M, Rawlins. O &amp; </w:t>
      </w:r>
      <w:proofErr w:type="spellStart"/>
      <w:r>
        <w:rPr>
          <w:rFonts w:ascii="Times New Roman" w:hAnsi="Times New Roman" w:cs="Times New Roman"/>
          <w:sz w:val="24"/>
        </w:rPr>
        <w:t>Giels</w:t>
      </w:r>
      <w:proofErr w:type="spellEnd"/>
      <w:r>
        <w:rPr>
          <w:rFonts w:ascii="Times New Roman" w:hAnsi="Times New Roman" w:cs="Times New Roman"/>
          <w:sz w:val="24"/>
        </w:rPr>
        <w:t xml:space="preserve">, K. (1987). How Parents of Children with Chronic Conditions </w:t>
      </w:r>
      <w:proofErr w:type="gramStart"/>
      <w:r>
        <w:rPr>
          <w:rFonts w:ascii="Times New Roman" w:hAnsi="Times New Roman" w:cs="Times New Roman"/>
          <w:sz w:val="24"/>
        </w:rPr>
        <w:t>Perceive</w:t>
      </w:r>
      <w:proofErr w:type="gramEnd"/>
      <w:r>
        <w:rPr>
          <w:rFonts w:ascii="Times New Roman" w:hAnsi="Times New Roman" w:cs="Times New Roman"/>
          <w:sz w:val="24"/>
        </w:rPr>
        <w:t xml:space="preserve"> their own Needs. American Journal of Maternal Child Nursing. 72 (1), 40-43.</w:t>
      </w:r>
    </w:p>
    <w:p w:rsidR="00D74C0D" w:rsidRDefault="00D74C0D" w:rsidP="00D74C0D">
      <w:pPr>
        <w:rPr>
          <w:rFonts w:ascii="Times New Roman" w:hAnsi="Times New Roman" w:cs="Times New Roman"/>
          <w:sz w:val="24"/>
        </w:rPr>
      </w:pPr>
      <w:r>
        <w:rPr>
          <w:rFonts w:ascii="Times New Roman" w:hAnsi="Times New Roman" w:cs="Times New Roman"/>
          <w:sz w:val="24"/>
        </w:rPr>
        <w:t xml:space="preserve">Kaplan, D. (2001). The Definition of Disability. Retrieved 18 February 2020 from </w:t>
      </w:r>
      <w:r w:rsidR="00B331E4">
        <w:rPr>
          <w:rPrChange w:id="4" w:author="Kelechi" w:date="2020-02-23T22:08:00Z">
            <w:rPr>
              <w:rFonts w:ascii="Times New Roman" w:hAnsi="Times New Roman"/>
              <w:sz w:val="24"/>
            </w:rPr>
          </w:rPrChange>
        </w:rPr>
        <w:fldChar w:fldCharType="begin"/>
      </w:r>
      <w:r w:rsidR="00B331E4">
        <w:rPr>
          <w:rPrChange w:id="5" w:author="Kelechi" w:date="2020-02-23T22:08:00Z">
            <w:rPr>
              <w:rFonts w:ascii="Times New Roman" w:hAnsi="Times New Roman"/>
              <w:sz w:val="24"/>
            </w:rPr>
          </w:rPrChange>
        </w:rPr>
        <w:instrText xml:space="preserve"> HYPERLINK "http:</w:instrText>
      </w:r>
      <w:r w:rsidR="00B331E4">
        <w:rPr>
          <w:rPrChange w:id="6" w:author="Kelechi" w:date="2020-02-23T22:08:00Z">
            <w:rPr>
              <w:rFonts w:ascii="Times New Roman" w:hAnsi="Times New Roman"/>
              <w:sz w:val="24"/>
            </w:rPr>
          </w:rPrChange>
        </w:rPr>
        <w:instrText xml:space="preserve">//www.disabled-world.com" </w:instrText>
      </w:r>
      <w:r w:rsidR="00B331E4">
        <w:rPr>
          <w:rPrChange w:id="7" w:author="Kelechi" w:date="2020-02-23T22:08:00Z">
            <w:rPr>
              <w:rFonts w:ascii="Times New Roman" w:hAnsi="Times New Roman"/>
              <w:sz w:val="24"/>
            </w:rPr>
          </w:rPrChange>
        </w:rPr>
        <w:fldChar w:fldCharType="separate"/>
      </w:r>
      <w:r w:rsidRPr="006738A5">
        <w:rPr>
          <w:rStyle w:val="Hyperlink"/>
          <w:rFonts w:ascii="Times New Roman" w:hAnsi="Times New Roman" w:cs="Times New Roman"/>
          <w:sz w:val="24"/>
        </w:rPr>
        <w:t>www.disabled-world.com</w:t>
      </w:r>
      <w:r w:rsidR="00B331E4">
        <w:rPr>
          <w:rStyle w:val="Hyperlink"/>
          <w:rFonts w:ascii="Times New Roman" w:hAnsi="Times New Roman"/>
          <w:sz w:val="24"/>
          <w:rPrChange w:id="8" w:author="Kelechi" w:date="2020-02-23T22:08:00Z">
            <w:rPr>
              <w:rFonts w:ascii="Times New Roman" w:hAnsi="Times New Roman"/>
              <w:sz w:val="24"/>
            </w:rPr>
          </w:rPrChange>
        </w:rPr>
        <w:fldChar w:fldCharType="end"/>
      </w:r>
    </w:p>
    <w:p w:rsidR="00D74C0D" w:rsidRDefault="00D74C0D" w:rsidP="00D74C0D">
      <w:pPr>
        <w:rPr>
          <w:rFonts w:ascii="Times New Roman" w:hAnsi="Times New Roman" w:cs="Times New Roman"/>
          <w:sz w:val="24"/>
        </w:rPr>
      </w:pPr>
      <w:r>
        <w:rPr>
          <w:rFonts w:ascii="Times New Roman" w:hAnsi="Times New Roman" w:cs="Times New Roman"/>
          <w:sz w:val="24"/>
        </w:rPr>
        <w:t>Lisa, J.S. (2014) Family Adaptation and Developmental Disability: Unpublished Ph.D. thesis. Curtin University.</w:t>
      </w:r>
    </w:p>
    <w:p w:rsidR="00D74C0D" w:rsidRDefault="00D74C0D" w:rsidP="00D74C0D">
      <w:pPr>
        <w:rPr>
          <w:rFonts w:ascii="Times New Roman" w:hAnsi="Times New Roman" w:cs="Times New Roman"/>
          <w:sz w:val="24"/>
        </w:rPr>
      </w:pPr>
      <w:proofErr w:type="spellStart"/>
      <w:r>
        <w:rPr>
          <w:rFonts w:ascii="Times New Roman" w:hAnsi="Times New Roman" w:cs="Times New Roman"/>
          <w:sz w:val="24"/>
        </w:rPr>
        <w:t>Mccubbin</w:t>
      </w:r>
      <w:proofErr w:type="spellEnd"/>
      <w:r>
        <w:rPr>
          <w:rFonts w:ascii="Times New Roman" w:hAnsi="Times New Roman" w:cs="Times New Roman"/>
          <w:sz w:val="24"/>
        </w:rPr>
        <w:t xml:space="preserve">, H &amp; Patterson. J. (1983) Family Transitions: Adaptation to Stress. In </w:t>
      </w:r>
      <w:proofErr w:type="spellStart"/>
      <w:r>
        <w:rPr>
          <w:rFonts w:ascii="Times New Roman" w:hAnsi="Times New Roman" w:cs="Times New Roman"/>
          <w:sz w:val="24"/>
        </w:rPr>
        <w:t>Mccubbin</w:t>
      </w:r>
      <w:proofErr w:type="spellEnd"/>
      <w:r>
        <w:rPr>
          <w:rFonts w:ascii="Times New Roman" w:hAnsi="Times New Roman" w:cs="Times New Roman"/>
          <w:sz w:val="24"/>
        </w:rPr>
        <w:t xml:space="preserve"> and </w:t>
      </w:r>
      <w:proofErr w:type="spellStart"/>
      <w:r>
        <w:rPr>
          <w:rFonts w:ascii="Times New Roman" w:hAnsi="Times New Roman" w:cs="Times New Roman"/>
          <w:sz w:val="24"/>
        </w:rPr>
        <w:t>Figley</w:t>
      </w:r>
      <w:proofErr w:type="spellEnd"/>
      <w:r>
        <w:rPr>
          <w:rFonts w:ascii="Times New Roman" w:hAnsi="Times New Roman" w:cs="Times New Roman"/>
          <w:sz w:val="24"/>
        </w:rPr>
        <w:t xml:space="preserve"> (</w:t>
      </w:r>
      <w:proofErr w:type="spellStart"/>
      <w:r>
        <w:rPr>
          <w:rFonts w:ascii="Times New Roman" w:hAnsi="Times New Roman" w:cs="Times New Roman"/>
          <w:sz w:val="24"/>
        </w:rPr>
        <w:t>Eds</w:t>
      </w:r>
      <w:proofErr w:type="spellEnd"/>
      <w:r>
        <w:rPr>
          <w:rFonts w:ascii="Times New Roman" w:hAnsi="Times New Roman" w:cs="Times New Roman"/>
          <w:sz w:val="24"/>
        </w:rPr>
        <w:t>). Stress and the Family Volume 19</w:t>
      </w:r>
    </w:p>
    <w:p w:rsidR="00D74C0D" w:rsidRDefault="00D74C0D" w:rsidP="00D74C0D">
      <w:pPr>
        <w:rPr>
          <w:rFonts w:ascii="Times New Roman" w:hAnsi="Times New Roman" w:cs="Times New Roman"/>
          <w:sz w:val="24"/>
        </w:rPr>
      </w:pPr>
      <w:proofErr w:type="spellStart"/>
      <w:r>
        <w:rPr>
          <w:rFonts w:ascii="Times New Roman" w:hAnsi="Times New Roman" w:cs="Times New Roman"/>
          <w:sz w:val="24"/>
        </w:rPr>
        <w:t>Munyi</w:t>
      </w:r>
      <w:proofErr w:type="spellEnd"/>
      <w:r>
        <w:rPr>
          <w:rFonts w:ascii="Times New Roman" w:hAnsi="Times New Roman" w:cs="Times New Roman"/>
          <w:sz w:val="24"/>
        </w:rPr>
        <w:t xml:space="preserve">, C.W, (2012) Past and Present Perceptions </w:t>
      </w:r>
      <w:proofErr w:type="gramStart"/>
      <w:r>
        <w:rPr>
          <w:rFonts w:ascii="Times New Roman" w:hAnsi="Times New Roman" w:cs="Times New Roman"/>
          <w:sz w:val="24"/>
        </w:rPr>
        <w:t>Towards</w:t>
      </w:r>
      <w:proofErr w:type="gramEnd"/>
      <w:r>
        <w:rPr>
          <w:rFonts w:ascii="Times New Roman" w:hAnsi="Times New Roman" w:cs="Times New Roman"/>
          <w:sz w:val="24"/>
        </w:rPr>
        <w:t xml:space="preserve"> Disability: A Historical Perspective, Disability Studies Quarterly 32 (2) </w:t>
      </w:r>
      <w:proofErr w:type="spellStart"/>
      <w:r>
        <w:rPr>
          <w:rFonts w:ascii="Times New Roman" w:hAnsi="Times New Roman" w:cs="Times New Roman"/>
          <w:sz w:val="24"/>
        </w:rPr>
        <w:t>n.p</w:t>
      </w:r>
      <w:proofErr w:type="spellEnd"/>
    </w:p>
    <w:p w:rsidR="00D74C0D" w:rsidRDefault="00D74C0D" w:rsidP="00D74C0D">
      <w:pPr>
        <w:rPr>
          <w:rFonts w:ascii="Times New Roman" w:hAnsi="Times New Roman" w:cs="Times New Roman"/>
          <w:sz w:val="24"/>
        </w:rPr>
      </w:pPr>
      <w:r>
        <w:rPr>
          <w:rFonts w:ascii="Times New Roman" w:hAnsi="Times New Roman" w:cs="Times New Roman"/>
          <w:sz w:val="24"/>
        </w:rPr>
        <w:t xml:space="preserve">Nicholas, M.P. &amp;Schwartz, R.C. (2001). The Essentials of Family Therapy. Boston; London: </w:t>
      </w:r>
      <w:proofErr w:type="spellStart"/>
      <w:r>
        <w:rPr>
          <w:rFonts w:ascii="Times New Roman" w:hAnsi="Times New Roman" w:cs="Times New Roman"/>
          <w:sz w:val="24"/>
        </w:rPr>
        <w:t>Allyn</w:t>
      </w:r>
      <w:proofErr w:type="spellEnd"/>
      <w:r>
        <w:rPr>
          <w:rFonts w:ascii="Times New Roman" w:hAnsi="Times New Roman" w:cs="Times New Roman"/>
          <w:sz w:val="24"/>
        </w:rPr>
        <w:t xml:space="preserve"> and Bacon</w:t>
      </w:r>
    </w:p>
    <w:p w:rsidR="00D74C0D" w:rsidRDefault="00D74C0D" w:rsidP="00D74C0D">
      <w:pPr>
        <w:rPr>
          <w:rFonts w:ascii="Times New Roman" w:hAnsi="Times New Roman" w:cs="Times New Roman"/>
          <w:sz w:val="24"/>
        </w:rPr>
      </w:pPr>
      <w:r>
        <w:rPr>
          <w:rFonts w:ascii="Times New Roman" w:hAnsi="Times New Roman" w:cs="Times New Roman"/>
          <w:sz w:val="24"/>
        </w:rPr>
        <w:t xml:space="preserve">Okafor L, (2003). Enhancing Business Community Relations. Sir David </w:t>
      </w:r>
      <w:proofErr w:type="spellStart"/>
      <w:r>
        <w:rPr>
          <w:rFonts w:ascii="Times New Roman" w:hAnsi="Times New Roman" w:cs="Times New Roman"/>
          <w:sz w:val="24"/>
        </w:rPr>
        <w:t>Osunde</w:t>
      </w:r>
      <w:proofErr w:type="spellEnd"/>
      <w:r>
        <w:rPr>
          <w:rFonts w:ascii="Times New Roman" w:hAnsi="Times New Roman" w:cs="Times New Roman"/>
          <w:sz w:val="24"/>
        </w:rPr>
        <w:t xml:space="preserve"> Foundation Case Study. Sir David </w:t>
      </w:r>
      <w:proofErr w:type="spellStart"/>
      <w:r>
        <w:rPr>
          <w:rFonts w:ascii="Times New Roman" w:hAnsi="Times New Roman" w:cs="Times New Roman"/>
          <w:sz w:val="24"/>
        </w:rPr>
        <w:t>Osunde</w:t>
      </w:r>
      <w:proofErr w:type="spellEnd"/>
      <w:r>
        <w:rPr>
          <w:rFonts w:ascii="Times New Roman" w:hAnsi="Times New Roman" w:cs="Times New Roman"/>
          <w:sz w:val="24"/>
        </w:rPr>
        <w:t xml:space="preserve"> Foundation, UNDP, P.5 Viewed 10 July 2010, </w:t>
      </w:r>
      <w:proofErr w:type="gramStart"/>
      <w:r>
        <w:rPr>
          <w:rFonts w:ascii="Times New Roman" w:hAnsi="Times New Roman" w:cs="Times New Roman"/>
          <w:sz w:val="24"/>
        </w:rPr>
        <w:t>From</w:t>
      </w:r>
      <w:proofErr w:type="gramEnd"/>
      <w:r>
        <w:rPr>
          <w:rFonts w:ascii="Times New Roman" w:hAnsi="Times New Roman" w:cs="Times New Roman"/>
          <w:sz w:val="24"/>
        </w:rPr>
        <w:t xml:space="preserve"> </w:t>
      </w:r>
      <w:r w:rsidR="00B331E4">
        <w:rPr>
          <w:rPrChange w:id="9" w:author="Kelechi" w:date="2020-02-23T22:08:00Z">
            <w:rPr>
              <w:rFonts w:ascii="Times New Roman" w:hAnsi="Times New Roman"/>
              <w:sz w:val="24"/>
            </w:rPr>
          </w:rPrChange>
        </w:rPr>
        <w:fldChar w:fldCharType="begin"/>
      </w:r>
      <w:r w:rsidR="00B331E4">
        <w:rPr>
          <w:rPrChange w:id="10" w:author="Kelechi" w:date="2020-02-23T22:08:00Z">
            <w:rPr>
              <w:rFonts w:ascii="Times New Roman" w:hAnsi="Times New Roman"/>
              <w:sz w:val="24"/>
            </w:rPr>
          </w:rPrChange>
        </w:rPr>
        <w:instrText xml:space="preserve"> HYPERLINK "http://www.unclo.org.ng" </w:instrText>
      </w:r>
      <w:r w:rsidR="00B331E4">
        <w:rPr>
          <w:rPrChange w:id="11" w:author="Kelechi" w:date="2020-02-23T22:08:00Z">
            <w:rPr>
              <w:rFonts w:ascii="Times New Roman" w:hAnsi="Times New Roman"/>
              <w:sz w:val="24"/>
            </w:rPr>
          </w:rPrChange>
        </w:rPr>
        <w:fldChar w:fldCharType="separate"/>
      </w:r>
      <w:r w:rsidRPr="006738A5">
        <w:rPr>
          <w:rStyle w:val="Hyperlink"/>
          <w:rFonts w:ascii="Times New Roman" w:hAnsi="Times New Roman" w:cs="Times New Roman"/>
          <w:sz w:val="24"/>
        </w:rPr>
        <w:t>www.unclo.org.ng</w:t>
      </w:r>
      <w:r w:rsidR="00B331E4">
        <w:rPr>
          <w:rStyle w:val="Hyperlink"/>
          <w:rFonts w:ascii="Times New Roman" w:hAnsi="Times New Roman"/>
          <w:sz w:val="24"/>
          <w:rPrChange w:id="12" w:author="Kelechi" w:date="2020-02-23T22:08:00Z">
            <w:rPr>
              <w:rFonts w:ascii="Times New Roman" w:hAnsi="Times New Roman"/>
              <w:sz w:val="24"/>
            </w:rPr>
          </w:rPrChange>
        </w:rPr>
        <w:fldChar w:fldCharType="end"/>
      </w:r>
    </w:p>
    <w:p w:rsidR="00D74C0D" w:rsidRDefault="00D74C0D" w:rsidP="00D74C0D">
      <w:pPr>
        <w:rPr>
          <w:rFonts w:ascii="Times New Roman" w:hAnsi="Times New Roman" w:cs="Times New Roman"/>
          <w:sz w:val="24"/>
        </w:rPr>
      </w:pPr>
      <w:proofErr w:type="spellStart"/>
      <w:r>
        <w:rPr>
          <w:rFonts w:ascii="Times New Roman" w:hAnsi="Times New Roman" w:cs="Times New Roman"/>
          <w:sz w:val="24"/>
        </w:rPr>
        <w:t>Okeke</w:t>
      </w:r>
      <w:proofErr w:type="spellEnd"/>
      <w:r>
        <w:rPr>
          <w:rFonts w:ascii="Times New Roman" w:hAnsi="Times New Roman" w:cs="Times New Roman"/>
          <w:sz w:val="24"/>
        </w:rPr>
        <w:t>, B.A (2001) Essentials of Special Education. Afro-</w:t>
      </w:r>
      <w:proofErr w:type="spellStart"/>
      <w:r>
        <w:rPr>
          <w:rFonts w:ascii="Times New Roman" w:hAnsi="Times New Roman" w:cs="Times New Roman"/>
          <w:sz w:val="24"/>
        </w:rPr>
        <w:t>orbis</w:t>
      </w:r>
      <w:proofErr w:type="spellEnd"/>
      <w:r>
        <w:rPr>
          <w:rFonts w:ascii="Times New Roman" w:hAnsi="Times New Roman" w:cs="Times New Roman"/>
          <w:sz w:val="24"/>
        </w:rPr>
        <w:t xml:space="preserve">, </w:t>
      </w:r>
      <w:proofErr w:type="spellStart"/>
      <w:r>
        <w:rPr>
          <w:rFonts w:ascii="Times New Roman" w:hAnsi="Times New Roman" w:cs="Times New Roman"/>
          <w:sz w:val="24"/>
        </w:rPr>
        <w:t>Nsukka</w:t>
      </w:r>
      <w:proofErr w:type="spellEnd"/>
      <w:r>
        <w:rPr>
          <w:rFonts w:ascii="Times New Roman" w:hAnsi="Times New Roman" w:cs="Times New Roman"/>
          <w:sz w:val="24"/>
        </w:rPr>
        <w:t>.</w:t>
      </w:r>
    </w:p>
    <w:p w:rsidR="00D74C0D" w:rsidRDefault="00D74C0D" w:rsidP="00D74C0D">
      <w:pPr>
        <w:rPr>
          <w:del w:id="13" w:author="Kelechi" w:date="2020-02-23T22:08:00Z"/>
          <w:rFonts w:ascii="Times New Roman" w:hAnsi="Times New Roman" w:cs="Times New Roman"/>
          <w:sz w:val="24"/>
        </w:rPr>
      </w:pPr>
    </w:p>
    <w:p w:rsidR="00D74C0D" w:rsidRDefault="00D74C0D" w:rsidP="00D74C0D">
      <w:pPr>
        <w:rPr>
          <w:rFonts w:ascii="Times New Roman" w:hAnsi="Times New Roman" w:cs="Times New Roman"/>
          <w:sz w:val="24"/>
        </w:rPr>
      </w:pPr>
      <w:proofErr w:type="spellStart"/>
      <w:r>
        <w:rPr>
          <w:rFonts w:ascii="Times New Roman" w:hAnsi="Times New Roman" w:cs="Times New Roman"/>
          <w:sz w:val="24"/>
        </w:rPr>
        <w:t>Omiegbe</w:t>
      </w:r>
      <w:proofErr w:type="spellEnd"/>
      <w:r>
        <w:rPr>
          <w:rFonts w:ascii="Times New Roman" w:hAnsi="Times New Roman" w:cs="Times New Roman"/>
          <w:sz w:val="24"/>
        </w:rPr>
        <w:t xml:space="preserve"> .O. (2001) Superstitions Belief Associated with the Handicapped in Africa. In </w:t>
      </w:r>
      <w:proofErr w:type="spellStart"/>
      <w:r>
        <w:rPr>
          <w:rFonts w:ascii="Times New Roman" w:hAnsi="Times New Roman" w:cs="Times New Roman"/>
          <w:sz w:val="24"/>
        </w:rPr>
        <w:t>Orubu</w:t>
      </w:r>
      <w:proofErr w:type="spellEnd"/>
      <w:r>
        <w:rPr>
          <w:rFonts w:ascii="Times New Roman" w:hAnsi="Times New Roman" w:cs="Times New Roman"/>
          <w:sz w:val="24"/>
        </w:rPr>
        <w:t xml:space="preserve"> A.O. African Traditional Religion. Institution of Education Benin. Pp. 26-28</w:t>
      </w:r>
    </w:p>
    <w:p w:rsidR="00D74C0D" w:rsidRDefault="00D74C0D">
      <w:pPr>
        <w:rPr>
          <w:rFonts w:ascii="Times New Roman" w:hAnsi="Times New Roman" w:cs="Times New Roman"/>
          <w:sz w:val="24"/>
        </w:rPr>
      </w:pPr>
      <w:proofErr w:type="spellStart"/>
      <w:r>
        <w:rPr>
          <w:rFonts w:ascii="Times New Roman" w:hAnsi="Times New Roman" w:cs="Times New Roman"/>
          <w:sz w:val="24"/>
        </w:rPr>
        <w:t>Ozoji</w:t>
      </w:r>
      <w:proofErr w:type="spellEnd"/>
      <w:r>
        <w:rPr>
          <w:rFonts w:ascii="Times New Roman" w:hAnsi="Times New Roman" w:cs="Times New Roman"/>
          <w:sz w:val="24"/>
        </w:rPr>
        <w:t xml:space="preserve">, D.E, (2005). Special Needs Education &amp; Rehabilitation for Beginners Professional. </w:t>
      </w:r>
      <w:proofErr w:type="spellStart"/>
      <w:r>
        <w:rPr>
          <w:rFonts w:ascii="Times New Roman" w:hAnsi="Times New Roman" w:cs="Times New Roman"/>
          <w:sz w:val="24"/>
        </w:rPr>
        <w:t>Deka</w:t>
      </w:r>
      <w:proofErr w:type="spellEnd"/>
      <w:r>
        <w:rPr>
          <w:rFonts w:ascii="Times New Roman" w:hAnsi="Times New Roman" w:cs="Times New Roman"/>
          <w:sz w:val="24"/>
        </w:rPr>
        <w:t>, Jos.</w:t>
      </w:r>
    </w:p>
    <w:p w:rsidR="00D74C0D" w:rsidRDefault="00D74C0D" w:rsidP="00D74C0D">
      <w:pPr>
        <w:rPr>
          <w:rFonts w:ascii="Times New Roman" w:hAnsi="Times New Roman" w:cs="Times New Roman"/>
          <w:sz w:val="24"/>
        </w:rPr>
      </w:pPr>
      <w:r>
        <w:rPr>
          <w:rFonts w:ascii="Times New Roman" w:hAnsi="Times New Roman" w:cs="Times New Roman"/>
          <w:sz w:val="24"/>
        </w:rPr>
        <w:t>Park, J, Turnbull, A &amp; Rutherford, H. (2002) Impact of Poverty on Quality of Life in Families of Children with Disabilities. Exceptional Children, 68, 15-170</w:t>
      </w:r>
    </w:p>
    <w:p w:rsidR="00D74C0D" w:rsidRDefault="00D74C0D" w:rsidP="00D74C0D">
      <w:pPr>
        <w:rPr>
          <w:rFonts w:ascii="Times New Roman" w:hAnsi="Times New Roman" w:cs="Times New Roman"/>
          <w:sz w:val="24"/>
        </w:rPr>
      </w:pPr>
      <w:proofErr w:type="spellStart"/>
      <w:r>
        <w:rPr>
          <w:rFonts w:ascii="Times New Roman" w:hAnsi="Times New Roman" w:cs="Times New Roman"/>
          <w:sz w:val="24"/>
        </w:rPr>
        <w:t>Pelin</w:t>
      </w:r>
      <w:proofErr w:type="spellEnd"/>
      <w:r>
        <w:rPr>
          <w:rFonts w:ascii="Times New Roman" w:hAnsi="Times New Roman" w:cs="Times New Roman"/>
          <w:sz w:val="24"/>
        </w:rPr>
        <w:t xml:space="preserve">, P.A. </w:t>
      </w:r>
      <w:proofErr w:type="spellStart"/>
      <w:r>
        <w:rPr>
          <w:rFonts w:ascii="Times New Roman" w:hAnsi="Times New Roman" w:cs="Times New Roman"/>
          <w:sz w:val="24"/>
        </w:rPr>
        <w:t>Akmer</w:t>
      </w:r>
      <w:proofErr w:type="spellEnd"/>
      <w:r>
        <w:rPr>
          <w:rFonts w:ascii="Times New Roman" w:hAnsi="Times New Roman" w:cs="Times New Roman"/>
          <w:sz w:val="24"/>
        </w:rPr>
        <w:t xml:space="preserve"> &amp; </w:t>
      </w:r>
      <w:proofErr w:type="spellStart"/>
      <w:r>
        <w:rPr>
          <w:rFonts w:ascii="Times New Roman" w:hAnsi="Times New Roman" w:cs="Times New Roman"/>
          <w:sz w:val="24"/>
        </w:rPr>
        <w:t>Nilay</w:t>
      </w:r>
      <w:proofErr w:type="spellEnd"/>
      <w:r>
        <w:rPr>
          <w:rFonts w:ascii="Times New Roman" w:hAnsi="Times New Roman" w:cs="Times New Roman"/>
          <w:sz w:val="24"/>
        </w:rPr>
        <w:t>, K (2012) Perception of Family needs in mothers of Children with Physical Disabilities. Procedia-Social and Behavioural Science 46 (2012), 112-1124.</w:t>
      </w:r>
    </w:p>
    <w:p w:rsidR="00D74C0D" w:rsidRDefault="00D74C0D" w:rsidP="00D74C0D">
      <w:pPr>
        <w:rPr>
          <w:rFonts w:ascii="Times New Roman" w:hAnsi="Times New Roman" w:cs="Times New Roman"/>
          <w:sz w:val="24"/>
        </w:rPr>
      </w:pPr>
      <w:r>
        <w:rPr>
          <w:rFonts w:ascii="Times New Roman" w:hAnsi="Times New Roman" w:cs="Times New Roman"/>
          <w:sz w:val="24"/>
        </w:rPr>
        <w:t>Rawlins, P. Rawlins, &amp; Horner, M (1990) Development of the Family Needs Assessment Tool. Western Journal of Nursing Research, 12 (2), 201-214.</w:t>
      </w:r>
    </w:p>
    <w:p w:rsidR="00214D9B" w:rsidRDefault="00214D9B">
      <w:pPr>
        <w:rPr>
          <w:rFonts w:ascii="Times New Roman" w:hAnsi="Times New Roman" w:cs="Times New Roman"/>
          <w:sz w:val="24"/>
        </w:rPr>
      </w:pPr>
      <w:r>
        <w:rPr>
          <w:rFonts w:ascii="Times New Roman" w:hAnsi="Times New Roman" w:cs="Times New Roman"/>
          <w:sz w:val="24"/>
        </w:rPr>
        <w:t xml:space="preserve">Richard </w:t>
      </w:r>
      <w:r w:rsidR="00427339">
        <w:rPr>
          <w:rFonts w:ascii="Times New Roman" w:hAnsi="Times New Roman" w:cs="Times New Roman"/>
          <w:sz w:val="24"/>
        </w:rPr>
        <w:t>P.H (2009) Parental Stress and Behaviour Problem of Children with Developmental D</w:t>
      </w:r>
      <w:r>
        <w:rPr>
          <w:rFonts w:ascii="Times New Roman" w:hAnsi="Times New Roman" w:cs="Times New Roman"/>
          <w:sz w:val="24"/>
        </w:rPr>
        <w:t xml:space="preserve">isability. Journal of Intellectual </w:t>
      </w:r>
      <w:r w:rsidR="00427339">
        <w:rPr>
          <w:rFonts w:ascii="Times New Roman" w:hAnsi="Times New Roman" w:cs="Times New Roman"/>
          <w:sz w:val="24"/>
        </w:rPr>
        <w:t>Disability</w:t>
      </w:r>
      <w:r>
        <w:rPr>
          <w:rFonts w:ascii="Times New Roman" w:hAnsi="Times New Roman" w:cs="Times New Roman"/>
          <w:sz w:val="24"/>
        </w:rPr>
        <w:t xml:space="preserve"> Vol. 27 (2002-Issue 3)</w:t>
      </w:r>
    </w:p>
    <w:p w:rsidR="00D74C0D" w:rsidRDefault="00D74C0D" w:rsidP="00D74C0D">
      <w:pPr>
        <w:rPr>
          <w:rFonts w:ascii="Times New Roman" w:hAnsi="Times New Roman" w:cs="Times New Roman"/>
          <w:sz w:val="24"/>
        </w:rPr>
      </w:pPr>
      <w:proofErr w:type="spellStart"/>
      <w:r>
        <w:rPr>
          <w:rFonts w:ascii="Times New Roman" w:hAnsi="Times New Roman" w:cs="Times New Roman"/>
          <w:sz w:val="24"/>
        </w:rPr>
        <w:t>Schwitzgbel</w:t>
      </w:r>
      <w:proofErr w:type="spellEnd"/>
      <w:r>
        <w:rPr>
          <w:rFonts w:ascii="Times New Roman" w:hAnsi="Times New Roman" w:cs="Times New Roman"/>
          <w:sz w:val="24"/>
        </w:rPr>
        <w:t xml:space="preserve">. E. (2006) Belief. Sanford Encyclopaedia of Philosophy Retrieved January 2020 </w:t>
      </w:r>
      <w:proofErr w:type="gramStart"/>
      <w:r>
        <w:rPr>
          <w:rFonts w:ascii="Times New Roman" w:hAnsi="Times New Roman" w:cs="Times New Roman"/>
          <w:sz w:val="24"/>
        </w:rPr>
        <w:t>From</w:t>
      </w:r>
      <w:proofErr w:type="gramEnd"/>
      <w:r>
        <w:rPr>
          <w:rFonts w:ascii="Times New Roman" w:hAnsi="Times New Roman" w:cs="Times New Roman"/>
          <w:sz w:val="24"/>
        </w:rPr>
        <w:t xml:space="preserve"> </w:t>
      </w:r>
      <w:r w:rsidR="00B331E4">
        <w:rPr>
          <w:rPrChange w:id="14" w:author="Kelechi" w:date="2020-02-23T22:08:00Z">
            <w:rPr>
              <w:rFonts w:ascii="Times New Roman" w:hAnsi="Times New Roman"/>
              <w:sz w:val="24"/>
            </w:rPr>
          </w:rPrChange>
        </w:rPr>
        <w:fldChar w:fldCharType="begin"/>
      </w:r>
      <w:r w:rsidR="00B331E4">
        <w:rPr>
          <w:rPrChange w:id="15" w:author="Kelechi" w:date="2020-02-23T22:08:00Z">
            <w:rPr>
              <w:rFonts w:ascii="Times New Roman" w:hAnsi="Times New Roman"/>
              <w:sz w:val="24"/>
            </w:rPr>
          </w:rPrChange>
        </w:rPr>
        <w:instrText xml:space="preserve"> HYPERLINK "http://plato.stranford/edu/entries/belief" </w:instrText>
      </w:r>
      <w:r w:rsidR="00B331E4">
        <w:rPr>
          <w:rPrChange w:id="16" w:author="Kelechi" w:date="2020-02-23T22:08:00Z">
            <w:rPr>
              <w:rFonts w:ascii="Times New Roman" w:hAnsi="Times New Roman"/>
              <w:sz w:val="24"/>
            </w:rPr>
          </w:rPrChange>
        </w:rPr>
        <w:fldChar w:fldCharType="separate"/>
      </w:r>
      <w:r w:rsidRPr="006738A5">
        <w:rPr>
          <w:rStyle w:val="Hyperlink"/>
          <w:rFonts w:ascii="Times New Roman" w:hAnsi="Times New Roman" w:cs="Times New Roman"/>
          <w:sz w:val="24"/>
        </w:rPr>
        <w:t>http://plato.stranford/edu/entries/belief</w:t>
      </w:r>
      <w:r w:rsidR="00B331E4">
        <w:rPr>
          <w:rStyle w:val="Hyperlink"/>
          <w:rFonts w:ascii="Times New Roman" w:hAnsi="Times New Roman"/>
          <w:sz w:val="24"/>
          <w:rPrChange w:id="17" w:author="Kelechi" w:date="2020-02-23T22:08:00Z">
            <w:rPr>
              <w:rFonts w:ascii="Times New Roman" w:hAnsi="Times New Roman"/>
              <w:sz w:val="24"/>
            </w:rPr>
          </w:rPrChange>
        </w:rPr>
        <w:fldChar w:fldCharType="end"/>
      </w:r>
    </w:p>
    <w:p w:rsidR="00D74C0D" w:rsidRDefault="00D74C0D" w:rsidP="00D74C0D">
      <w:pPr>
        <w:rPr>
          <w:rFonts w:ascii="Times New Roman" w:hAnsi="Times New Roman" w:cs="Times New Roman"/>
          <w:sz w:val="24"/>
        </w:rPr>
      </w:pPr>
      <w:r>
        <w:rPr>
          <w:rFonts w:ascii="Times New Roman" w:hAnsi="Times New Roman" w:cs="Times New Roman"/>
          <w:sz w:val="24"/>
        </w:rPr>
        <w:t xml:space="preserve">Simone, S.K, </w:t>
      </w:r>
      <w:proofErr w:type="spellStart"/>
      <w:r>
        <w:rPr>
          <w:rFonts w:ascii="Times New Roman" w:hAnsi="Times New Roman" w:cs="Times New Roman"/>
          <w:sz w:val="24"/>
        </w:rPr>
        <w:t>Walid</w:t>
      </w:r>
      <w:proofErr w:type="spellEnd"/>
      <w:r>
        <w:rPr>
          <w:rFonts w:ascii="Times New Roman" w:hAnsi="Times New Roman" w:cs="Times New Roman"/>
          <w:sz w:val="24"/>
        </w:rPr>
        <w:t xml:space="preserve"> F.Y, Silva. K &amp; Rosemary N.B (2016) Autism in Review. The </w:t>
      </w:r>
      <w:proofErr w:type="spellStart"/>
      <w:r>
        <w:rPr>
          <w:rFonts w:ascii="Times New Roman" w:hAnsi="Times New Roman" w:cs="Times New Roman"/>
          <w:sz w:val="24"/>
        </w:rPr>
        <w:t>Labqnese</w:t>
      </w:r>
      <w:proofErr w:type="spellEnd"/>
      <w:r>
        <w:rPr>
          <w:rFonts w:ascii="Times New Roman" w:hAnsi="Times New Roman" w:cs="Times New Roman"/>
          <w:sz w:val="24"/>
        </w:rPr>
        <w:t xml:space="preserve"> Medical Journal Vol 64 (2)110-115</w:t>
      </w:r>
    </w:p>
    <w:p w:rsidR="001E3351" w:rsidRDefault="00214D9B">
      <w:pPr>
        <w:rPr>
          <w:rFonts w:ascii="Times New Roman" w:hAnsi="Times New Roman" w:cs="Times New Roman"/>
          <w:sz w:val="24"/>
        </w:rPr>
      </w:pPr>
      <w:r>
        <w:rPr>
          <w:rFonts w:ascii="Times New Roman" w:hAnsi="Times New Roman" w:cs="Times New Roman"/>
          <w:sz w:val="24"/>
        </w:rPr>
        <w:t>Stainton T &amp;</w:t>
      </w:r>
      <w:r w:rsidR="00427339">
        <w:rPr>
          <w:rFonts w:ascii="Times New Roman" w:hAnsi="Times New Roman" w:cs="Times New Roman"/>
          <w:sz w:val="24"/>
        </w:rPr>
        <w:t xml:space="preserve"> </w:t>
      </w:r>
      <w:proofErr w:type="spellStart"/>
      <w:r>
        <w:rPr>
          <w:rFonts w:ascii="Times New Roman" w:hAnsi="Times New Roman" w:cs="Times New Roman"/>
          <w:sz w:val="24"/>
        </w:rPr>
        <w:t>Hicle</w:t>
      </w:r>
      <w:proofErr w:type="spellEnd"/>
      <w:r>
        <w:rPr>
          <w:rFonts w:ascii="Times New Roman" w:hAnsi="Times New Roman" w:cs="Times New Roman"/>
          <w:sz w:val="24"/>
        </w:rPr>
        <w:t xml:space="preserve">. B (2009) The </w:t>
      </w:r>
      <w:r w:rsidR="00427339">
        <w:rPr>
          <w:rFonts w:ascii="Times New Roman" w:hAnsi="Times New Roman" w:cs="Times New Roman"/>
          <w:sz w:val="24"/>
        </w:rPr>
        <w:t>Positive</w:t>
      </w:r>
      <w:r>
        <w:rPr>
          <w:rFonts w:ascii="Times New Roman" w:hAnsi="Times New Roman" w:cs="Times New Roman"/>
          <w:sz w:val="24"/>
        </w:rPr>
        <w:t xml:space="preserve"> Impact of Children with an Intellectual Disability o</w:t>
      </w:r>
      <w:r w:rsidR="00427339">
        <w:rPr>
          <w:rFonts w:ascii="Times New Roman" w:hAnsi="Times New Roman" w:cs="Times New Roman"/>
          <w:sz w:val="24"/>
        </w:rPr>
        <w:t>n the F</w:t>
      </w:r>
      <w:r>
        <w:rPr>
          <w:rFonts w:ascii="Times New Roman" w:hAnsi="Times New Roman" w:cs="Times New Roman"/>
          <w:sz w:val="24"/>
        </w:rPr>
        <w:t xml:space="preserve">amily. </w:t>
      </w:r>
      <w:r w:rsidR="00427339">
        <w:rPr>
          <w:rFonts w:ascii="Times New Roman" w:hAnsi="Times New Roman" w:cs="Times New Roman"/>
          <w:sz w:val="24"/>
        </w:rPr>
        <w:t>Journal</w:t>
      </w:r>
      <w:r>
        <w:rPr>
          <w:rFonts w:ascii="Times New Roman" w:hAnsi="Times New Roman" w:cs="Times New Roman"/>
          <w:sz w:val="24"/>
        </w:rPr>
        <w:t xml:space="preserve"> of Intellectual &amp; </w:t>
      </w:r>
      <w:r w:rsidR="00427339">
        <w:rPr>
          <w:rFonts w:ascii="Times New Roman" w:hAnsi="Times New Roman" w:cs="Times New Roman"/>
          <w:sz w:val="24"/>
        </w:rPr>
        <w:t>Developmental</w:t>
      </w:r>
      <w:r>
        <w:rPr>
          <w:rFonts w:ascii="Times New Roman" w:hAnsi="Times New Roman" w:cs="Times New Roman"/>
          <w:sz w:val="24"/>
        </w:rPr>
        <w:t xml:space="preserve"> Disability</w:t>
      </w:r>
      <w:r w:rsidR="001E3351">
        <w:rPr>
          <w:rFonts w:ascii="Times New Roman" w:hAnsi="Times New Roman" w:cs="Times New Roman"/>
          <w:sz w:val="24"/>
        </w:rPr>
        <w:t xml:space="preserve"> </w:t>
      </w:r>
      <w:r>
        <w:rPr>
          <w:rFonts w:ascii="Times New Roman" w:hAnsi="Times New Roman" w:cs="Times New Roman"/>
          <w:sz w:val="24"/>
        </w:rPr>
        <w:t>Vol. 23, 1998 Issue 1.</w:t>
      </w:r>
    </w:p>
    <w:p w:rsidR="00D74C0D" w:rsidRDefault="00D74C0D" w:rsidP="00D74C0D">
      <w:pPr>
        <w:rPr>
          <w:rFonts w:ascii="Times New Roman" w:hAnsi="Times New Roman" w:cs="Times New Roman"/>
          <w:sz w:val="24"/>
        </w:rPr>
      </w:pPr>
      <w:r>
        <w:rPr>
          <w:rFonts w:ascii="Times New Roman" w:hAnsi="Times New Roman" w:cs="Times New Roman"/>
          <w:sz w:val="24"/>
        </w:rPr>
        <w:t>Turnbull, A.P, &amp; Turnbull, H.R (1986) Families, Professionals and Exceptionality, Columbus</w:t>
      </w:r>
    </w:p>
    <w:p w:rsidR="00D74C0D" w:rsidRDefault="00D74C0D" w:rsidP="00D74C0D">
      <w:pPr>
        <w:rPr>
          <w:rFonts w:ascii="Times New Roman" w:hAnsi="Times New Roman" w:cs="Times New Roman"/>
          <w:sz w:val="24"/>
        </w:rPr>
      </w:pPr>
      <w:r>
        <w:rPr>
          <w:rFonts w:ascii="Times New Roman" w:hAnsi="Times New Roman" w:cs="Times New Roman"/>
          <w:sz w:val="24"/>
        </w:rPr>
        <w:t xml:space="preserve">Warren D.H (1984) Blindness and Early Childhood Development (2nd </w:t>
      </w:r>
      <w:proofErr w:type="spellStart"/>
      <w:proofErr w:type="gramStart"/>
      <w:r>
        <w:rPr>
          <w:rFonts w:ascii="Times New Roman" w:hAnsi="Times New Roman" w:cs="Times New Roman"/>
          <w:sz w:val="24"/>
        </w:rPr>
        <w:t>ed</w:t>
      </w:r>
      <w:proofErr w:type="spellEnd"/>
      <w:proofErr w:type="gramEnd"/>
      <w:r>
        <w:rPr>
          <w:rFonts w:ascii="Times New Roman" w:hAnsi="Times New Roman" w:cs="Times New Roman"/>
          <w:sz w:val="24"/>
        </w:rPr>
        <w:t xml:space="preserve">) New York: American Foundation for the Blind </w:t>
      </w:r>
    </w:p>
    <w:p w:rsidR="00D74C0D" w:rsidRDefault="00D74C0D">
      <w:pPr>
        <w:rPr>
          <w:rFonts w:ascii="Times New Roman" w:hAnsi="Times New Roman" w:cs="Times New Roman"/>
          <w:sz w:val="24"/>
        </w:rPr>
      </w:pPr>
      <w:r>
        <w:rPr>
          <w:rFonts w:ascii="Times New Roman" w:hAnsi="Times New Roman" w:cs="Times New Roman"/>
          <w:sz w:val="24"/>
        </w:rPr>
        <w:t>Wash, F. (2003a). Changing Families in a Changing World; Reconstructing Family normality. New York; Guilford Press.</w:t>
      </w:r>
    </w:p>
    <w:p w:rsidR="003111C8" w:rsidRDefault="003111C8">
      <w:pPr>
        <w:rPr>
          <w:rFonts w:ascii="Times New Roman" w:hAnsi="Times New Roman" w:cs="Times New Roman"/>
          <w:sz w:val="24"/>
        </w:rPr>
      </w:pPr>
      <w:r>
        <w:rPr>
          <w:rFonts w:ascii="Times New Roman" w:hAnsi="Times New Roman" w:cs="Times New Roman"/>
          <w:sz w:val="24"/>
        </w:rPr>
        <w:t xml:space="preserve">World Health Organization (WHO) (1981). International Classification of Impairments, </w:t>
      </w:r>
      <w:r w:rsidR="00427339">
        <w:rPr>
          <w:rFonts w:ascii="Times New Roman" w:hAnsi="Times New Roman" w:cs="Times New Roman"/>
          <w:sz w:val="24"/>
        </w:rPr>
        <w:t>Disabilities and Handicaps: A manual of Classification Relating to the Consequences of D</w:t>
      </w:r>
      <w:r>
        <w:rPr>
          <w:rFonts w:ascii="Times New Roman" w:hAnsi="Times New Roman" w:cs="Times New Roman"/>
          <w:sz w:val="24"/>
        </w:rPr>
        <w:t>iseases. Geneva (WHO)</w:t>
      </w:r>
    </w:p>
    <w:sectPr w:rsidR="003111C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Kelechi">
    <w15:presenceInfo w15:providerId="None" w15:userId="Kelech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web"/>
  <w:zoom w:percent="100"/>
  <w:proofState w:spelling="clean" w:grammar="clean"/>
  <w:defaultTabStop w:val="720"/>
  <w:characterSpacingControl w:val="doNotCompress"/>
  <w:compat>
    <w:compatSetting w:name="compatibilityMode" w:uri="http://schemas.microsoft.com/office/word" w:val="12"/>
  </w:compat>
  <w:rsids>
    <w:rsidRoot w:val="00DB00A1"/>
    <w:rsid w:val="00094386"/>
    <w:rsid w:val="001E3351"/>
    <w:rsid w:val="00214D9B"/>
    <w:rsid w:val="00303749"/>
    <w:rsid w:val="003111C8"/>
    <w:rsid w:val="00402874"/>
    <w:rsid w:val="00427339"/>
    <w:rsid w:val="004B7F71"/>
    <w:rsid w:val="005F077F"/>
    <w:rsid w:val="00624A72"/>
    <w:rsid w:val="00A01E81"/>
    <w:rsid w:val="00AF7AD3"/>
    <w:rsid w:val="00B331E4"/>
    <w:rsid w:val="00D74C0D"/>
    <w:rsid w:val="00DB00A1"/>
    <w:rsid w:val="00E25615"/>
    <w:rsid w:val="00E4296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D74A34"/>
  <w15:chartTrackingRefBased/>
  <w15:docId w15:val="{F96AAF97-C1BC-4A37-A308-D0B7FF226D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E42964"/>
    <w:rPr>
      <w:color w:val="0000FF" w:themeColor="hyperlink"/>
      <w:u w:val="single"/>
    </w:rPr>
  </w:style>
  <w:style w:type="paragraph" w:styleId="Revision">
    <w:name w:val="Revision"/>
    <w:hidden/>
    <w:uiPriority w:val="99"/>
    <w:semiHidden/>
    <w:rsid w:val="00B331E4"/>
    <w:pPr>
      <w:spacing w:after="0" w:line="240" w:lineRule="auto"/>
    </w:pPr>
  </w:style>
  <w:style w:type="paragraph" w:styleId="BalloonText">
    <w:name w:val="Balloon Text"/>
    <w:basedOn w:val="Normal"/>
    <w:link w:val="BalloonTextChar"/>
    <w:uiPriority w:val="99"/>
    <w:semiHidden/>
    <w:unhideWhenUsed/>
    <w:rsid w:val="00B331E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331E4"/>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237</TotalTime>
  <Pages>1</Pages>
  <Words>945</Words>
  <Characters>5393</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Kelechi</dc:creator>
  <cp:keywords/>
  <dc:description/>
  <cp:lastModifiedBy>Kelechi</cp:lastModifiedBy>
  <cp:revision>5</cp:revision>
  <dcterms:created xsi:type="dcterms:W3CDTF">2020-02-23T17:05:00Z</dcterms:created>
  <dcterms:modified xsi:type="dcterms:W3CDTF">2020-02-23T21:08:00Z</dcterms:modified>
</cp:coreProperties>
</file>